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16C05BF1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F8600A">
        <w:rPr>
          <w:b/>
          <w:color w:val="FF5200" w:themeColor="accent2"/>
          <w:sz w:val="36"/>
          <w:szCs w:val="36"/>
        </w:rPr>
        <w:t>názvem „</w:t>
      </w:r>
      <w:r w:rsidR="00F8600A" w:rsidRPr="00F8600A">
        <w:rPr>
          <w:b/>
          <w:color w:val="FF5200" w:themeColor="accent2"/>
          <w:sz w:val="36"/>
          <w:szCs w:val="36"/>
        </w:rPr>
        <w:t>Směrodatné rychlostní profily na vybraných tratích ve správě Oblastního ředitelství Hradec Králové</w:t>
      </w:r>
      <w:r w:rsidR="0031280B" w:rsidRPr="00F8600A">
        <w:rPr>
          <w:b/>
          <w:color w:val="FF5200" w:themeColor="accent2"/>
          <w:sz w:val="36"/>
          <w:szCs w:val="36"/>
        </w:rPr>
        <w:t>“</w:t>
      </w:r>
      <w:r w:rsidR="000128D4" w:rsidRPr="00F8600A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F8600A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F8600A" w:rsidRPr="00F8600A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3186/2022-SŽ-SŽG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  <w:tabs>
              <w:tab w:val="left" w:pos="1320"/>
              <w:tab w:val="right" w:leader="dot" w:pos="8692"/>
            </w:tabs>
          </w:pPr>
          <w:r>
            <w:t>Obsah</w:t>
          </w:r>
        </w:p>
        <w:p w14:paraId="59DD00C4" w14:textId="581020E4" w:rsidR="00DB1EC7" w:rsidRDefault="00A93A7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12829569" w:history="1">
            <w:r w:rsidR="00DB1EC7" w:rsidRPr="009F42E8">
              <w:rPr>
                <w:rStyle w:val="Hypertextovodkaz"/>
                <w:noProof/>
              </w:rPr>
              <w:t>Kapitola 1.</w:t>
            </w:r>
            <w:r w:rsidR="00DB1EC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B1EC7" w:rsidRPr="009F42E8">
              <w:rPr>
                <w:rStyle w:val="Hypertextovodkaz"/>
                <w:noProof/>
              </w:rPr>
              <w:t>Základní údaje k nabídce</w:t>
            </w:r>
            <w:r w:rsidR="00DB1EC7">
              <w:rPr>
                <w:noProof/>
                <w:webHidden/>
              </w:rPr>
              <w:tab/>
            </w:r>
            <w:r w:rsidR="00DB1EC7">
              <w:rPr>
                <w:noProof/>
                <w:webHidden/>
              </w:rPr>
              <w:fldChar w:fldCharType="begin"/>
            </w:r>
            <w:r w:rsidR="00DB1EC7">
              <w:rPr>
                <w:noProof/>
                <w:webHidden/>
              </w:rPr>
              <w:instrText xml:space="preserve"> PAGEREF _Toc112829569 \h </w:instrText>
            </w:r>
            <w:r w:rsidR="00DB1EC7">
              <w:rPr>
                <w:noProof/>
                <w:webHidden/>
              </w:rPr>
            </w:r>
            <w:r w:rsidR="00DB1EC7">
              <w:rPr>
                <w:noProof/>
                <w:webHidden/>
              </w:rPr>
              <w:fldChar w:fldCharType="separate"/>
            </w:r>
            <w:r w:rsidR="00DB1EC7">
              <w:rPr>
                <w:noProof/>
                <w:webHidden/>
              </w:rPr>
              <w:t>2</w:t>
            </w:r>
            <w:r w:rsidR="00DB1EC7">
              <w:rPr>
                <w:noProof/>
                <w:webHidden/>
              </w:rPr>
              <w:fldChar w:fldCharType="end"/>
            </w:r>
          </w:hyperlink>
        </w:p>
        <w:p w14:paraId="0E734C14" w14:textId="3DD636CB" w:rsidR="00DB1EC7" w:rsidRDefault="00CE5575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2829570" w:history="1">
            <w:r w:rsidR="00DB1EC7" w:rsidRPr="009F42E8">
              <w:rPr>
                <w:rStyle w:val="Hypertextovodkaz"/>
                <w:noProof/>
              </w:rPr>
              <w:t>Kapitola 2.</w:t>
            </w:r>
            <w:r w:rsidR="00DB1EC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B1EC7" w:rsidRPr="009F42E8">
              <w:rPr>
                <w:rStyle w:val="Hypertextovodkaz"/>
                <w:noProof/>
              </w:rPr>
              <w:t>Čestné prohlášení o splnění základní způsobilosti</w:t>
            </w:r>
            <w:r w:rsidR="00DB1EC7">
              <w:rPr>
                <w:noProof/>
                <w:webHidden/>
              </w:rPr>
              <w:tab/>
            </w:r>
            <w:r w:rsidR="00DB1EC7">
              <w:rPr>
                <w:noProof/>
                <w:webHidden/>
              </w:rPr>
              <w:fldChar w:fldCharType="begin"/>
            </w:r>
            <w:r w:rsidR="00DB1EC7">
              <w:rPr>
                <w:noProof/>
                <w:webHidden/>
              </w:rPr>
              <w:instrText xml:space="preserve"> PAGEREF _Toc112829570 \h </w:instrText>
            </w:r>
            <w:r w:rsidR="00DB1EC7">
              <w:rPr>
                <w:noProof/>
                <w:webHidden/>
              </w:rPr>
            </w:r>
            <w:r w:rsidR="00DB1EC7">
              <w:rPr>
                <w:noProof/>
                <w:webHidden/>
              </w:rPr>
              <w:fldChar w:fldCharType="separate"/>
            </w:r>
            <w:r w:rsidR="00DB1EC7">
              <w:rPr>
                <w:noProof/>
                <w:webHidden/>
              </w:rPr>
              <w:t>3</w:t>
            </w:r>
            <w:r w:rsidR="00DB1EC7">
              <w:rPr>
                <w:noProof/>
                <w:webHidden/>
              </w:rPr>
              <w:fldChar w:fldCharType="end"/>
            </w:r>
          </w:hyperlink>
        </w:p>
        <w:p w14:paraId="783A4BD1" w14:textId="7CBD0014" w:rsidR="00DB1EC7" w:rsidRDefault="00CE5575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2829571" w:history="1">
            <w:r w:rsidR="00DB1EC7" w:rsidRPr="009F42E8">
              <w:rPr>
                <w:rStyle w:val="Hypertextovodkaz"/>
                <w:noProof/>
              </w:rPr>
              <w:t>Kapitola 3.</w:t>
            </w:r>
            <w:r w:rsidR="00DB1EC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B1EC7" w:rsidRPr="009F42E8">
              <w:rPr>
                <w:rStyle w:val="Hypertextovodkaz"/>
                <w:noProof/>
              </w:rPr>
              <w:t>Čestné prohlášení účastníka o střetu zájmů</w:t>
            </w:r>
            <w:r w:rsidR="00DB1EC7">
              <w:rPr>
                <w:noProof/>
                <w:webHidden/>
              </w:rPr>
              <w:tab/>
            </w:r>
            <w:r w:rsidR="00DB1EC7">
              <w:rPr>
                <w:noProof/>
                <w:webHidden/>
              </w:rPr>
              <w:fldChar w:fldCharType="begin"/>
            </w:r>
            <w:r w:rsidR="00DB1EC7">
              <w:rPr>
                <w:noProof/>
                <w:webHidden/>
              </w:rPr>
              <w:instrText xml:space="preserve"> PAGEREF _Toc112829571 \h </w:instrText>
            </w:r>
            <w:r w:rsidR="00DB1EC7">
              <w:rPr>
                <w:noProof/>
                <w:webHidden/>
              </w:rPr>
            </w:r>
            <w:r w:rsidR="00DB1EC7">
              <w:rPr>
                <w:noProof/>
                <w:webHidden/>
              </w:rPr>
              <w:fldChar w:fldCharType="separate"/>
            </w:r>
            <w:r w:rsidR="00DB1EC7">
              <w:rPr>
                <w:noProof/>
                <w:webHidden/>
              </w:rPr>
              <w:t>4</w:t>
            </w:r>
            <w:r w:rsidR="00DB1EC7">
              <w:rPr>
                <w:noProof/>
                <w:webHidden/>
              </w:rPr>
              <w:fldChar w:fldCharType="end"/>
            </w:r>
          </w:hyperlink>
        </w:p>
        <w:p w14:paraId="6F7B85BD" w14:textId="29663FBB" w:rsidR="00DB1EC7" w:rsidRDefault="00CE5575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2829572" w:history="1">
            <w:r w:rsidR="00DB1EC7" w:rsidRPr="009F42E8">
              <w:rPr>
                <w:rStyle w:val="Hypertextovodkaz"/>
                <w:noProof/>
              </w:rPr>
              <w:t>Kapitola 4.</w:t>
            </w:r>
            <w:r w:rsidR="00DB1EC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B1EC7" w:rsidRPr="009F42E8">
              <w:rPr>
                <w:rStyle w:val="Hypertextovodkaz"/>
                <w:noProof/>
              </w:rPr>
              <w:t>Čestné prohlášení účastníka k neuzavření zakázaných dohod</w:t>
            </w:r>
            <w:r w:rsidR="00DB1EC7">
              <w:rPr>
                <w:noProof/>
                <w:webHidden/>
              </w:rPr>
              <w:tab/>
            </w:r>
            <w:r w:rsidR="00DB1EC7">
              <w:rPr>
                <w:noProof/>
                <w:webHidden/>
              </w:rPr>
              <w:fldChar w:fldCharType="begin"/>
            </w:r>
            <w:r w:rsidR="00DB1EC7">
              <w:rPr>
                <w:noProof/>
                <w:webHidden/>
              </w:rPr>
              <w:instrText xml:space="preserve"> PAGEREF _Toc112829572 \h </w:instrText>
            </w:r>
            <w:r w:rsidR="00DB1EC7">
              <w:rPr>
                <w:noProof/>
                <w:webHidden/>
              </w:rPr>
            </w:r>
            <w:r w:rsidR="00DB1EC7">
              <w:rPr>
                <w:noProof/>
                <w:webHidden/>
              </w:rPr>
              <w:fldChar w:fldCharType="separate"/>
            </w:r>
            <w:r w:rsidR="00DB1EC7">
              <w:rPr>
                <w:noProof/>
                <w:webHidden/>
              </w:rPr>
              <w:t>5</w:t>
            </w:r>
            <w:r w:rsidR="00DB1EC7">
              <w:rPr>
                <w:noProof/>
                <w:webHidden/>
              </w:rPr>
              <w:fldChar w:fldCharType="end"/>
            </w:r>
          </w:hyperlink>
        </w:p>
        <w:p w14:paraId="70C68464" w14:textId="5A54BACB" w:rsidR="00DB1EC7" w:rsidRDefault="00CE5575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2829573" w:history="1">
            <w:r w:rsidR="00DB1EC7" w:rsidRPr="009F42E8">
              <w:rPr>
                <w:rStyle w:val="Hypertextovodkaz"/>
                <w:noProof/>
              </w:rPr>
              <w:t>Kapitola 5.</w:t>
            </w:r>
            <w:r w:rsidR="00DB1EC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B1EC7" w:rsidRPr="009F42E8">
              <w:rPr>
                <w:rStyle w:val="Hypertextovodkaz"/>
                <w:noProof/>
              </w:rPr>
              <w:t>Čestné prohlášení o splnění technické kvalifikace</w:t>
            </w:r>
            <w:r w:rsidR="00DB1EC7">
              <w:rPr>
                <w:noProof/>
                <w:webHidden/>
              </w:rPr>
              <w:tab/>
            </w:r>
            <w:r w:rsidR="00DB1EC7">
              <w:rPr>
                <w:noProof/>
                <w:webHidden/>
              </w:rPr>
              <w:fldChar w:fldCharType="begin"/>
            </w:r>
            <w:r w:rsidR="00DB1EC7">
              <w:rPr>
                <w:noProof/>
                <w:webHidden/>
              </w:rPr>
              <w:instrText xml:space="preserve"> PAGEREF _Toc112829573 \h </w:instrText>
            </w:r>
            <w:r w:rsidR="00DB1EC7">
              <w:rPr>
                <w:noProof/>
                <w:webHidden/>
              </w:rPr>
            </w:r>
            <w:r w:rsidR="00DB1EC7">
              <w:rPr>
                <w:noProof/>
                <w:webHidden/>
              </w:rPr>
              <w:fldChar w:fldCharType="separate"/>
            </w:r>
            <w:r w:rsidR="00DB1EC7">
              <w:rPr>
                <w:noProof/>
                <w:webHidden/>
              </w:rPr>
              <w:t>6</w:t>
            </w:r>
            <w:r w:rsidR="00DB1EC7">
              <w:rPr>
                <w:noProof/>
                <w:webHidden/>
              </w:rPr>
              <w:fldChar w:fldCharType="end"/>
            </w:r>
          </w:hyperlink>
        </w:p>
        <w:p w14:paraId="0AD1DD5A" w14:textId="7E0F9239" w:rsidR="00DB1EC7" w:rsidRDefault="00CE5575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2829574" w:history="1">
            <w:r w:rsidR="00DB1EC7" w:rsidRPr="009F42E8">
              <w:rPr>
                <w:rStyle w:val="Hypertextovodkaz"/>
                <w:noProof/>
              </w:rPr>
              <w:t>Kapitola 6.</w:t>
            </w:r>
            <w:r w:rsidR="00DB1EC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B1EC7" w:rsidRPr="009F42E8">
              <w:rPr>
                <w:rStyle w:val="Hypertextovodkaz"/>
                <w:noProof/>
              </w:rPr>
              <w:t>Seznam osob</w:t>
            </w:r>
            <w:r w:rsidR="00DB1EC7">
              <w:rPr>
                <w:noProof/>
                <w:webHidden/>
              </w:rPr>
              <w:tab/>
            </w:r>
            <w:r w:rsidR="00DB1EC7">
              <w:rPr>
                <w:noProof/>
                <w:webHidden/>
              </w:rPr>
              <w:fldChar w:fldCharType="begin"/>
            </w:r>
            <w:r w:rsidR="00DB1EC7">
              <w:rPr>
                <w:noProof/>
                <w:webHidden/>
              </w:rPr>
              <w:instrText xml:space="preserve"> PAGEREF _Toc112829574 \h </w:instrText>
            </w:r>
            <w:r w:rsidR="00DB1EC7">
              <w:rPr>
                <w:noProof/>
                <w:webHidden/>
              </w:rPr>
            </w:r>
            <w:r w:rsidR="00DB1EC7">
              <w:rPr>
                <w:noProof/>
                <w:webHidden/>
              </w:rPr>
              <w:fldChar w:fldCharType="separate"/>
            </w:r>
            <w:r w:rsidR="00DB1EC7">
              <w:rPr>
                <w:noProof/>
                <w:webHidden/>
              </w:rPr>
              <w:t>7</w:t>
            </w:r>
            <w:r w:rsidR="00DB1EC7">
              <w:rPr>
                <w:noProof/>
                <w:webHidden/>
              </w:rPr>
              <w:fldChar w:fldCharType="end"/>
            </w:r>
          </w:hyperlink>
        </w:p>
        <w:p w14:paraId="30258443" w14:textId="18B1B71E" w:rsidR="00DB1EC7" w:rsidRDefault="00CE5575" w:rsidP="005B4873">
          <w:pPr>
            <w:pStyle w:val="Obsah2"/>
            <w:tabs>
              <w:tab w:val="left" w:pos="1320"/>
              <w:tab w:val="right" w:leader="dot" w:pos="8692"/>
            </w:tabs>
            <w:ind w:left="1320" w:hanging="1140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2829575" w:history="1">
            <w:r w:rsidR="00DB1EC7" w:rsidRPr="009F42E8">
              <w:rPr>
                <w:rStyle w:val="Hypertextovodkaz"/>
                <w:rFonts w:eastAsia="Times New Roman"/>
                <w:noProof/>
              </w:rPr>
              <w:t>Kapitola 7.</w:t>
            </w:r>
            <w:r w:rsidR="00DB1EC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B1EC7" w:rsidRPr="009F42E8">
              <w:rPr>
                <w:rStyle w:val="Hypertextovodkaz"/>
                <w:noProof/>
              </w:rPr>
              <w:t>Čestné</w:t>
            </w:r>
            <w:r w:rsidR="00DB1EC7" w:rsidRPr="009F42E8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DB1EC7">
              <w:rPr>
                <w:noProof/>
                <w:webHidden/>
              </w:rPr>
              <w:tab/>
            </w:r>
            <w:r w:rsidR="00DB1EC7">
              <w:rPr>
                <w:noProof/>
                <w:webHidden/>
              </w:rPr>
              <w:fldChar w:fldCharType="begin"/>
            </w:r>
            <w:r w:rsidR="00DB1EC7">
              <w:rPr>
                <w:noProof/>
                <w:webHidden/>
              </w:rPr>
              <w:instrText xml:space="preserve"> PAGEREF _Toc112829575 \h </w:instrText>
            </w:r>
            <w:r w:rsidR="00DB1EC7">
              <w:rPr>
                <w:noProof/>
                <w:webHidden/>
              </w:rPr>
            </w:r>
            <w:r w:rsidR="00DB1EC7">
              <w:rPr>
                <w:noProof/>
                <w:webHidden/>
              </w:rPr>
              <w:fldChar w:fldCharType="separate"/>
            </w:r>
            <w:r w:rsidR="00DB1EC7">
              <w:rPr>
                <w:noProof/>
                <w:webHidden/>
              </w:rPr>
              <w:t>8</w:t>
            </w:r>
            <w:r w:rsidR="00DB1EC7">
              <w:rPr>
                <w:noProof/>
                <w:webHidden/>
              </w:rPr>
              <w:fldChar w:fldCharType="end"/>
            </w:r>
          </w:hyperlink>
        </w:p>
        <w:p w14:paraId="218BAFDF" w14:textId="38957CAE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12829569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0EE4F076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F8600A">
        <w:t xml:space="preserve">jako </w:t>
      </w:r>
      <w:r w:rsidR="000128D4" w:rsidRPr="00F8600A">
        <w:rPr>
          <w:rFonts w:eastAsia="Times New Roman" w:cs="Times New Roman"/>
          <w:lang w:eastAsia="cs-CZ"/>
        </w:rPr>
        <w:t>podlimitní sektorovou veřejnou zakázku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6D90367B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CE5575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CE5575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112829570"/>
      <w:r w:rsidRPr="006E5C6C">
        <w:t>Čestné prohlášení o splnění</w:t>
      </w:r>
      <w:r w:rsidRPr="006E5C6C">
        <w:br/>
        <w:t>základní způsobilosti</w:t>
      </w:r>
      <w:bookmarkEnd w:id="1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112829571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1F34C7">
        <w:rPr>
          <w:rFonts w:eastAsia="Times New Roman" w:cs="Times New Roman"/>
          <w:lang w:eastAsia="cs-CZ"/>
        </w:rPr>
        <w:t>nabídku,</w:t>
      </w:r>
      <w:r w:rsidR="00A327CB" w:rsidRPr="00A327CB">
        <w:rPr>
          <w:rFonts w:eastAsia="Times New Roman" w:cs="Times New Roman"/>
          <w:lang w:eastAsia="cs-CZ"/>
        </w:rPr>
        <w:t xml:space="preserve"> tímto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112829572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4C1F37D5" w:rsidR="0031280B" w:rsidRPr="00A035EA" w:rsidRDefault="006E73DC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4B23FAEF" w:rsidR="00E85D44" w:rsidRDefault="00E85D44" w:rsidP="00DB1EC7">
      <w:pPr>
        <w:pStyle w:val="Nadpis2"/>
        <w:numPr>
          <w:ilvl w:val="0"/>
          <w:numId w:val="34"/>
        </w:numPr>
        <w:spacing w:after="360"/>
      </w:pPr>
      <w:bookmarkStart w:id="4" w:name="_Toc112829573"/>
      <w:r w:rsidRPr="00E85D44">
        <w:lastRenderedPageBreak/>
        <w:t>Čestné prohlášení o splnění technické kvalifikace</w:t>
      </w:r>
      <w:bookmarkEnd w:id="4"/>
    </w:p>
    <w:p w14:paraId="71002640" w14:textId="11B88C2A" w:rsidR="00E85D44" w:rsidRDefault="006E73DC" w:rsidP="00E85D44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0128D4">
        <w:rPr>
          <w:rFonts w:eastAsia="Times New Roman" w:cs="Times New Roman"/>
          <w:lang w:eastAsia="cs-CZ"/>
        </w:rPr>
        <w:t xml:space="preserve">, </w:t>
      </w:r>
      <w:r w:rsidR="00E85D44">
        <w:rPr>
          <w:rFonts w:eastAsia="Times New Roman" w:cs="Times New Roman"/>
          <w:lang w:eastAsia="cs-CZ"/>
        </w:rPr>
        <w:t xml:space="preserve">který podává </w:t>
      </w:r>
      <w:r w:rsidR="000128D4">
        <w:rPr>
          <w:rFonts w:eastAsia="Times New Roman" w:cs="Times New Roman"/>
          <w:lang w:eastAsia="cs-CZ"/>
        </w:rPr>
        <w:t xml:space="preserve">tuto </w:t>
      </w:r>
      <w:r w:rsidR="00E85D44" w:rsidRPr="000128D4">
        <w:rPr>
          <w:rFonts w:eastAsia="Times New Roman" w:cs="Times New Roman"/>
          <w:lang w:eastAsia="cs-CZ"/>
        </w:rPr>
        <w:t>nabídku, tímto</w:t>
      </w:r>
      <w:r w:rsidR="00E85D44">
        <w:rPr>
          <w:rFonts w:eastAsia="Times New Roman" w:cs="Times New Roman"/>
          <w:lang w:eastAsia="cs-CZ"/>
        </w:rPr>
        <w:t xml:space="preserve"> čestně prohlašuje, že za poslední</w:t>
      </w:r>
      <w:r w:rsidR="00DD7894">
        <w:rPr>
          <w:rFonts w:eastAsia="Times New Roman" w:cs="Times New Roman"/>
          <w:lang w:eastAsia="cs-CZ"/>
        </w:rPr>
        <w:t>ch</w:t>
      </w:r>
      <w:r w:rsidR="00E85D44">
        <w:rPr>
          <w:rFonts w:eastAsia="Times New Roman" w:cs="Times New Roman"/>
          <w:lang w:eastAsia="cs-CZ"/>
        </w:rPr>
        <w:t xml:space="preserve"> </w:t>
      </w:r>
      <w:r w:rsidR="00DD7894">
        <w:rPr>
          <w:rFonts w:eastAsia="Times New Roman" w:cs="Times New Roman"/>
          <w:lang w:eastAsia="cs-CZ"/>
        </w:rPr>
        <w:t>5</w:t>
      </w:r>
      <w:r w:rsidR="00E85D44">
        <w:rPr>
          <w:rFonts w:eastAsia="Times New Roman" w:cs="Times New Roman"/>
          <w:lang w:eastAsia="cs-CZ"/>
        </w:rPr>
        <w:t xml:space="preserve"> </w:t>
      </w:r>
      <w:r w:rsidR="00DD7894">
        <w:rPr>
          <w:rFonts w:eastAsia="Times New Roman" w:cs="Times New Roman"/>
          <w:lang w:eastAsia="cs-CZ"/>
        </w:rPr>
        <w:t>let</w:t>
      </w:r>
      <w:r w:rsidR="00E85D44">
        <w:rPr>
          <w:rFonts w:eastAsia="Times New Roman" w:cs="Times New Roman"/>
          <w:lang w:eastAsia="cs-CZ"/>
        </w:rPr>
        <w:t xml:space="preserve"> před zahájením zadávacího řízení poskytoval alespoň </w:t>
      </w:r>
      <w:r w:rsidR="008C7A17">
        <w:rPr>
          <w:rFonts w:eastAsia="Times New Roman" w:cs="Times New Roman"/>
          <w:lang w:eastAsia="cs-CZ"/>
        </w:rPr>
        <w:t>2</w:t>
      </w:r>
      <w:r w:rsidR="00E85D44" w:rsidRPr="001F34C7">
        <w:rPr>
          <w:rFonts w:eastAsia="Times New Roman" w:cs="Times New Roman"/>
          <w:lang w:eastAsia="cs-CZ"/>
        </w:rPr>
        <w:t xml:space="preserve"> významn</w:t>
      </w:r>
      <w:r w:rsidR="001F34C7" w:rsidRPr="001F34C7">
        <w:rPr>
          <w:rFonts w:eastAsia="Times New Roman" w:cs="Times New Roman"/>
          <w:lang w:eastAsia="cs-CZ"/>
        </w:rPr>
        <w:t>é</w:t>
      </w:r>
      <w:r w:rsidR="00E85D44" w:rsidRPr="001F34C7">
        <w:rPr>
          <w:rFonts w:eastAsia="Times New Roman" w:cs="Times New Roman"/>
          <w:lang w:eastAsia="cs-CZ"/>
        </w:rPr>
        <w:t xml:space="preserve"> služ</w:t>
      </w:r>
      <w:r w:rsidR="001F34C7" w:rsidRPr="001F34C7">
        <w:rPr>
          <w:rFonts w:eastAsia="Times New Roman" w:cs="Times New Roman"/>
          <w:lang w:eastAsia="cs-CZ"/>
        </w:rPr>
        <w:t xml:space="preserve">by </w:t>
      </w:r>
      <w:r w:rsidR="00E85D44" w:rsidRPr="001F34C7">
        <w:rPr>
          <w:rFonts w:eastAsia="Times New Roman" w:cs="Times New Roman"/>
          <w:lang w:eastAsia="cs-CZ"/>
        </w:rPr>
        <w:t>definovan</w:t>
      </w:r>
      <w:r w:rsidR="001F34C7" w:rsidRPr="001F34C7">
        <w:rPr>
          <w:rFonts w:eastAsia="Times New Roman" w:cs="Times New Roman"/>
          <w:lang w:eastAsia="cs-CZ"/>
        </w:rPr>
        <w:t>é</w:t>
      </w:r>
      <w:r w:rsidR="00E85D44" w:rsidRPr="001F34C7">
        <w:rPr>
          <w:rFonts w:eastAsia="Times New Roman" w:cs="Times New Roman"/>
          <w:lang w:eastAsia="cs-CZ"/>
        </w:rPr>
        <w:t xml:space="preserve"> v čl. </w:t>
      </w:r>
      <w:r w:rsidR="001F34C7" w:rsidRPr="001F34C7">
        <w:rPr>
          <w:rFonts w:eastAsia="Times New Roman" w:cs="Times New Roman"/>
          <w:lang w:eastAsia="cs-CZ"/>
        </w:rPr>
        <w:t xml:space="preserve">7.5.1 </w:t>
      </w:r>
      <w:r w:rsidR="00B87D91" w:rsidRPr="001F34C7">
        <w:rPr>
          <w:rFonts w:eastAsia="Times New Roman" w:cs="Times New Roman"/>
          <w:lang w:eastAsia="cs-CZ"/>
        </w:rPr>
        <w:t>V</w:t>
      </w:r>
      <w:r w:rsidR="00E85D44" w:rsidRPr="001F34C7">
        <w:rPr>
          <w:rFonts w:eastAsia="Times New Roman" w:cs="Times New Roman"/>
          <w:lang w:eastAsia="cs-CZ"/>
        </w:rPr>
        <w:t>ýzvy k podání nabídky v</w:t>
      </w:r>
      <w:r w:rsidR="001F34C7" w:rsidRPr="001F34C7">
        <w:rPr>
          <w:rFonts w:eastAsia="Times New Roman" w:cs="Times New Roman"/>
          <w:lang w:eastAsia="cs-CZ"/>
        </w:rPr>
        <w:t xml:space="preserve"> minimálním finančním objemu </w:t>
      </w:r>
      <w:r w:rsidR="008C7A17">
        <w:rPr>
          <w:rFonts w:eastAsia="Times New Roman" w:cs="Times New Roman"/>
          <w:lang w:eastAsia="cs-CZ"/>
        </w:rPr>
        <w:t>15</w:t>
      </w:r>
      <w:r w:rsidR="001F34C7" w:rsidRPr="001F34C7">
        <w:rPr>
          <w:rFonts w:eastAsia="Times New Roman" w:cs="Times New Roman"/>
          <w:lang w:eastAsia="cs-CZ"/>
        </w:rPr>
        <w:t xml:space="preserve">0.000,- Kč </w:t>
      </w:r>
      <w:r w:rsidR="00E85D44" w:rsidRPr="001F34C7">
        <w:rPr>
          <w:rFonts w:eastAsia="Times New Roman" w:cs="Times New Roman"/>
          <w:lang w:eastAsia="cs-CZ"/>
        </w:rPr>
        <w:t>bez DPH.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 či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</w:t>
            </w:r>
            <w:proofErr w:type="gramStart"/>
            <w:r>
              <w:rPr>
                <w:rFonts w:eastAsia="Times New Roman" w:cs="Times New Roman"/>
                <w:spacing w:val="-6"/>
                <w:lang w:eastAsia="cs-CZ"/>
              </w:rPr>
              <w:t>, ,</w:t>
            </w:r>
            <w:proofErr w:type="gramEnd"/>
            <w:r>
              <w:rPr>
                <w:rFonts w:eastAsia="Times New Roman" w:cs="Times New Roman"/>
                <w:spacing w:val="-6"/>
                <w:lang w:eastAsia="cs-CZ"/>
              </w:rPr>
              <w:t xml:space="preserve">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služby/dodávky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služby/dodávky)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5C3A3AEA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(datum od-do, v rámci </w:t>
            </w:r>
            <w:r w:rsidR="00CE5575">
              <w:rPr>
                <w:rFonts w:eastAsia="Times New Roman" w:cs="Times New Roman"/>
                <w:spacing w:val="-6"/>
                <w:lang w:eastAsia="cs-CZ"/>
              </w:rPr>
              <w:t>5</w:t>
            </w:r>
            <w:bookmarkStart w:id="5" w:name="_GoBack"/>
            <w:bookmarkEnd w:id="5"/>
            <w:r>
              <w:rPr>
                <w:rFonts w:eastAsia="Times New Roman" w:cs="Times New Roman"/>
                <w:spacing w:val="-6"/>
                <w:lang w:eastAsia="cs-CZ"/>
              </w:rPr>
              <w:t xml:space="preserve"> kalendářních let nazpět před zahájením zadávacího 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3D47A3" w14:paraId="3F8DF99F" w14:textId="77777777" w:rsidTr="00A473EE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0C6D0601" w14:textId="77777777" w:rsidR="003D47A3" w:rsidRDefault="003D47A3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D8C133A" w14:textId="77777777" w:rsidR="003D47A3" w:rsidRDefault="003D47A3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1CA811F" w14:textId="77777777" w:rsidR="003D47A3" w:rsidRDefault="003D47A3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0C84F11" w14:textId="77777777" w:rsidR="003D47A3" w:rsidRDefault="003D47A3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13EC6245" w14:textId="2AFD7972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6" w:name="_Toc58876012"/>
      <w:bookmarkStart w:id="7" w:name="_Toc112829574"/>
      <w:r>
        <w:lastRenderedPageBreak/>
        <w:t>Seznam osob</w:t>
      </w:r>
      <w:bookmarkEnd w:id="6"/>
      <w:bookmarkEnd w:id="7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5AA11C4" w14:textId="7A7181F8" w:rsidR="00F44645" w:rsidRDefault="006E73DC" w:rsidP="00F44645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F44645">
        <w:rPr>
          <w:rFonts w:eastAsia="Times New Roman" w:cs="Times New Roman"/>
          <w:lang w:eastAsia="cs-CZ"/>
        </w:rPr>
        <w:t xml:space="preserve">, který podává tuto </w:t>
      </w:r>
      <w:r w:rsidR="00F44645" w:rsidRPr="000128D4">
        <w:rPr>
          <w:rFonts w:eastAsia="Times New Roman" w:cs="Times New Roman"/>
          <w:lang w:eastAsia="cs-CZ"/>
        </w:rPr>
        <w:t>nabídku</w:t>
      </w:r>
      <w:r w:rsidR="00F44645">
        <w:rPr>
          <w:rFonts w:eastAsia="Times New Roman" w:cs="Times New Roman"/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p w14:paraId="08783FFB" w14:textId="77777777" w:rsidR="00F44645" w:rsidRDefault="00F44645" w:rsidP="00F4464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0"/>
        <w:gridCol w:w="4352"/>
      </w:tblGrid>
      <w:tr w:rsidR="00F44645" w14:paraId="23E1AAD0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083B475F" w14:textId="77777777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Funkce</w:t>
            </w:r>
          </w:p>
        </w:tc>
        <w:tc>
          <w:tcPr>
            <w:tcW w:w="4421" w:type="dxa"/>
            <w:shd w:val="clear" w:color="auto" w:fill="auto"/>
          </w:tcPr>
          <w:p w14:paraId="652DAA0D" w14:textId="77777777" w:rsidR="00F44645" w:rsidRPr="00F44645" w:rsidRDefault="00F44645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Jméno a příjmení</w:t>
            </w:r>
          </w:p>
        </w:tc>
      </w:tr>
      <w:tr w:rsidR="00F44645" w14:paraId="5D07A0DB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2362AB3B" w14:textId="12BF7AFB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421" w:type="dxa"/>
            <w:shd w:val="clear" w:color="auto" w:fill="auto"/>
          </w:tcPr>
          <w:p w14:paraId="1B4FBCB8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30DEE8B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8B2CC60" w14:textId="60650454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4E57380B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AC6A739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4884F73A" w14:textId="01DCC7C0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300D56C6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3CC9933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209FF84" w14:textId="0E5462C6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549C1B35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274AC354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5B1DF4F2" w14:textId="603687F8" w:rsidR="00F44645" w:rsidRPr="00F44645" w:rsidRDefault="00F44645" w:rsidP="00A07EA0">
            <w:pPr>
              <w:tabs>
                <w:tab w:val="num" w:pos="360"/>
              </w:tabs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Pozn. V příp</w:t>
            </w:r>
            <w:r w:rsidR="00A07EA0">
              <w:rPr>
                <w:rFonts w:eastAsia="Times New Roman" w:cs="Times New Roman"/>
                <w:highlight w:val="yellow"/>
                <w:lang w:eastAsia="cs-CZ"/>
              </w:rPr>
              <w:t>adě, že dodavatel uvede více členů realizačního týmu</w:t>
            </w:r>
            <w:r w:rsidRPr="00F44645">
              <w:rPr>
                <w:rFonts w:eastAsia="Times New Roman" w:cs="Times New Roman"/>
                <w:highlight w:val="yellow"/>
                <w:lang w:eastAsia="cs-CZ"/>
              </w:rPr>
              <w:t xml:space="preserve">, upraví dodavatel tabulku dle potřeby. </w:t>
            </w:r>
          </w:p>
        </w:tc>
      </w:tr>
      <w:tr w:rsidR="00F44645" w14:paraId="4057DA1D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7A343811" w14:textId="77777777" w:rsidR="00F44645" w:rsidRDefault="00F44645" w:rsidP="00A327CB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055760C8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5F1CE361" w14:textId="4DA23B2A" w:rsidR="0029302C" w:rsidRPr="00614988" w:rsidRDefault="0029302C" w:rsidP="0029302C">
      <w:pPr>
        <w:spacing w:after="0" w:line="240" w:lineRule="auto"/>
        <w:rPr>
          <w:ins w:id="8" w:author="Sýkorová Elen" w:date="2022-05-27T07:26:00Z"/>
          <w:rFonts w:eastAsia="Times New Roman" w:cs="Times New Roman"/>
          <w:lang w:eastAsia="cs-CZ"/>
        </w:rPr>
      </w:pPr>
      <w:ins w:id="9" w:author="Sýkorová Elen" w:date="2022-05-27T07:26:00Z">
        <w:r w:rsidRPr="00614988">
          <w:rPr>
            <w:rFonts w:eastAsia="Times New Roman" w:cs="Times New Roman"/>
            <w:lang w:eastAsia="cs-CZ"/>
          </w:rPr>
          <w:t>Účastník čestně prohlašuje, že výše uvedené osoby byly seznámeny s předpisy a normami uvedenými v Příloze č. 2</w:t>
        </w:r>
      </w:ins>
      <w:r>
        <w:rPr>
          <w:rFonts w:eastAsia="Times New Roman" w:cs="Times New Roman"/>
          <w:lang w:eastAsia="cs-CZ"/>
        </w:rPr>
        <w:t xml:space="preserve"> (2.</w:t>
      </w:r>
      <w:proofErr w:type="gramStart"/>
      <w:r>
        <w:rPr>
          <w:rFonts w:eastAsia="Times New Roman" w:cs="Times New Roman"/>
          <w:lang w:eastAsia="cs-CZ"/>
        </w:rPr>
        <w:t>1 – 2</w:t>
      </w:r>
      <w:proofErr w:type="gramEnd"/>
      <w:r>
        <w:rPr>
          <w:rFonts w:eastAsia="Times New Roman" w:cs="Times New Roman"/>
          <w:lang w:eastAsia="cs-CZ"/>
        </w:rPr>
        <w:t>.</w:t>
      </w:r>
      <w:r w:rsidR="00DF22D7">
        <w:rPr>
          <w:rFonts w:eastAsia="Times New Roman" w:cs="Times New Roman"/>
          <w:lang w:eastAsia="cs-CZ"/>
        </w:rPr>
        <w:t>4</w:t>
      </w:r>
      <w:r>
        <w:rPr>
          <w:rFonts w:eastAsia="Times New Roman" w:cs="Times New Roman"/>
          <w:lang w:eastAsia="cs-CZ"/>
        </w:rPr>
        <w:t>)</w:t>
      </w:r>
      <w:ins w:id="10" w:author="Sýkorová Elen" w:date="2022-05-27T07:26:00Z">
        <w:r w:rsidRPr="00614988">
          <w:rPr>
            <w:rFonts w:eastAsia="Times New Roman" w:cs="Times New Roman"/>
            <w:lang w:eastAsia="cs-CZ"/>
          </w:rPr>
          <w:t xml:space="preserve"> Výzvy k podání nabídky – Bližší specifikace předmětu veřejné zakázky.</w:t>
        </w:r>
      </w:ins>
    </w:p>
    <w:p w14:paraId="22F96180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32A27CB1" w14:textId="13A08BEA" w:rsidR="000128D4" w:rsidRDefault="000128D4" w:rsidP="00F44645">
      <w:pPr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65C4DD60" w14:textId="77777777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11" w:name="_Toc112829575"/>
      <w:r w:rsidRPr="002126E7">
        <w:lastRenderedPageBreak/>
        <w:t>Čestné</w:t>
      </w:r>
      <w:r>
        <w:rPr>
          <w:rFonts w:eastAsia="Times New Roman"/>
        </w:rPr>
        <w:t xml:space="preserve"> prohlášení účastníka o splnění podmínek v souvislosti se situací na Ukrajině</w:t>
      </w:r>
      <w:bookmarkEnd w:id="11"/>
    </w:p>
    <w:p w14:paraId="4C6D9E97" w14:textId="77777777" w:rsidR="002126E7" w:rsidRDefault="002126E7" w:rsidP="002126E7"/>
    <w:p w14:paraId="2469E438" w14:textId="77777777" w:rsidR="002126E7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0D64F843" w14:textId="77777777" w:rsidR="002126E7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 w:rsidRPr="007F769F">
        <w:rPr>
          <w:rFonts w:eastAsia="Calibri" w:cs="Times New Roman"/>
        </w:rPr>
        <w:t xml:space="preserve">,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Pr="007F769F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4"/>
      </w:r>
    </w:p>
    <w:p w14:paraId="7594D37D" w14:textId="77777777" w:rsidR="002126E7" w:rsidRPr="007F769F" w:rsidRDefault="002126E7" w:rsidP="002126E7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6982689B" w14:textId="77777777" w:rsidR="002126E7" w:rsidRPr="007F769F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5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6"/>
      </w:r>
      <w:r w:rsidRPr="007F769F">
        <w:rPr>
          <w:rFonts w:eastAsia="Calibri" w:cs="Times New Roman"/>
        </w:rPr>
        <w:t>.</w:t>
      </w:r>
    </w:p>
    <w:p w14:paraId="4AF3E86F" w14:textId="77777777" w:rsidR="002126E7" w:rsidRPr="007F769F" w:rsidRDefault="002126E7" w:rsidP="002126E7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0A28DA45" w14:textId="68627C4B" w:rsidR="006C2F26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64371AAF" w14:textId="77777777" w:rsidR="00DC0D09" w:rsidRDefault="00DC0D09" w:rsidP="002126E7">
      <w:pPr>
        <w:rPr>
          <w:lang w:eastAsia="cs-CZ"/>
        </w:rPr>
      </w:pPr>
    </w:p>
    <w:p w14:paraId="0BF17E84" w14:textId="77777777" w:rsidR="00DC0D09" w:rsidRDefault="00DC0D09" w:rsidP="002126E7">
      <w:pPr>
        <w:rPr>
          <w:lang w:eastAsia="cs-CZ"/>
        </w:rPr>
      </w:pPr>
    </w:p>
    <w:p w14:paraId="0B34B067" w14:textId="31079BD1" w:rsidR="002126E7" w:rsidRDefault="002126E7" w:rsidP="002126E7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B87D91" w:rsidRDefault="002126E7" w:rsidP="002126E7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91326D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BC9E3B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A3C204D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8614CD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92DF99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9AB96A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5C4A4AC7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29239999" w14:textId="77777777" w:rsidR="002126E7" w:rsidRDefault="002126E7" w:rsidP="002126E7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55C84C3C" w14:textId="77777777" w:rsidR="002126E7" w:rsidRDefault="002126E7" w:rsidP="002126E7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002188D8" w14:textId="77777777" w:rsidR="002126E7" w:rsidRDefault="002126E7" w:rsidP="002126E7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218B814A" w14:textId="77777777" w:rsidR="002126E7" w:rsidRDefault="002126E7" w:rsidP="002126E7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5">
    <w:p w14:paraId="7FEBBDE9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6">
    <w:p w14:paraId="11E18D8E" w14:textId="77777777" w:rsidR="002126E7" w:rsidRPr="00EB54C9" w:rsidRDefault="002126E7" w:rsidP="002126E7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2"/>
  </w:num>
  <w:num w:numId="36">
    <w:abstractNumId w:val="2"/>
  </w:num>
  <w:num w:numId="37">
    <w:abstractNumId w:val="11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ýkorová Elen">
    <w15:presenceInfo w15:providerId="AD" w15:userId="S-1-5-21-3656830906-3839017365-80349702-1769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34C7"/>
    <w:rsid w:val="001F49FF"/>
    <w:rsid w:val="00207DF5"/>
    <w:rsid w:val="002126E7"/>
    <w:rsid w:val="002243A8"/>
    <w:rsid w:val="00225620"/>
    <w:rsid w:val="002305E9"/>
    <w:rsid w:val="0023070F"/>
    <w:rsid w:val="00280E07"/>
    <w:rsid w:val="0029302C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3D47A3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B4873"/>
    <w:rsid w:val="005D7E39"/>
    <w:rsid w:val="005F1404"/>
    <w:rsid w:val="0061068E"/>
    <w:rsid w:val="00613242"/>
    <w:rsid w:val="00626DB3"/>
    <w:rsid w:val="00633D9C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C7A17"/>
    <w:rsid w:val="008D03B9"/>
    <w:rsid w:val="008F18D6"/>
    <w:rsid w:val="008F2D67"/>
    <w:rsid w:val="008F6F10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327CB"/>
    <w:rsid w:val="00A473EE"/>
    <w:rsid w:val="00A6177B"/>
    <w:rsid w:val="00A66136"/>
    <w:rsid w:val="00A92E7F"/>
    <w:rsid w:val="00A93A74"/>
    <w:rsid w:val="00AA4CBB"/>
    <w:rsid w:val="00AA65FA"/>
    <w:rsid w:val="00AA7351"/>
    <w:rsid w:val="00AC1810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5036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D1FC4"/>
    <w:rsid w:val="00CE5575"/>
    <w:rsid w:val="00D21061"/>
    <w:rsid w:val="00D4108E"/>
    <w:rsid w:val="00D6163D"/>
    <w:rsid w:val="00D73D46"/>
    <w:rsid w:val="00D831A3"/>
    <w:rsid w:val="00DB1EC7"/>
    <w:rsid w:val="00DC0D09"/>
    <w:rsid w:val="00DC75F3"/>
    <w:rsid w:val="00DD46F3"/>
    <w:rsid w:val="00DD7894"/>
    <w:rsid w:val="00DE1BFA"/>
    <w:rsid w:val="00DE56F2"/>
    <w:rsid w:val="00DF116D"/>
    <w:rsid w:val="00DF22D7"/>
    <w:rsid w:val="00E258A6"/>
    <w:rsid w:val="00E34137"/>
    <w:rsid w:val="00E34D19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00A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  <w14:docId w14:val="2BB1F8CA"/>
  <w15:docId w15:val="{D82B589C-8804-4BAC-A11A-7DEC340D1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F524AC3-698B-4CD8-84E5-5F9E45F68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11</TotalTime>
  <Pages>9</Pages>
  <Words>1317</Words>
  <Characters>7774</Characters>
  <Application>Microsoft Office Word</Application>
  <DocSecurity>0</DocSecurity>
  <Lines>64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Sýkorová Elen</cp:lastModifiedBy>
  <cp:revision>9</cp:revision>
  <cp:lastPrinted>2017-11-28T17:18:00Z</cp:lastPrinted>
  <dcterms:created xsi:type="dcterms:W3CDTF">2022-08-31T07:03:00Z</dcterms:created>
  <dcterms:modified xsi:type="dcterms:W3CDTF">2022-08-31T10:10:00Z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